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Roboto" w:cs="Roboto" w:eastAsia="Roboto" w:hAnsi="Roboto"/>
          <w:b w:val="1"/>
        </w:rPr>
        <w:sectPr>
          <w:headerReference r:id="rId6" w:type="default"/>
          <w:footerReference r:id="rId7" w:type="default"/>
          <w:pgSz w:h="16838" w:w="11906"/>
          <w:pgMar w:bottom="1133.8582677165355" w:top="1133.8582677165355" w:left="1440.0000000000002" w:right="1845" w:header="0"/>
          <w:pgNumType w:start="1"/>
          <w:cols w:equalWidth="0" w:num="2">
            <w:col w:space="720" w:w="3950.24"/>
            <w:col w:space="0" w:w="3950.24"/>
          </w:cols>
        </w:sectPr>
      </w:pPr>
      <w:r w:rsidDel="00000000" w:rsidR="00000000" w:rsidRPr="00000000">
        <w:rPr>
          <w:rtl w:val="0"/>
        </w:rPr>
      </w:r>
    </w:p>
    <w:p w:rsidR="00000000" w:rsidDel="00000000" w:rsidP="00000000" w:rsidRDefault="00000000" w:rsidRPr="00000000">
      <w:pPr>
        <w:tabs>
          <w:tab w:val="left" w:pos="2535"/>
        </w:tabs>
        <w:spacing w:line="360" w:lineRule="auto"/>
        <w:contextualSpacing w:val="0"/>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Über Leankoala</w:t>
      </w:r>
    </w:p>
    <w:p w:rsidR="00000000" w:rsidDel="00000000" w:rsidP="00000000" w:rsidRDefault="00000000" w:rsidRPr="00000000">
      <w:pPr>
        <w:tabs>
          <w:tab w:val="left" w:pos="2535"/>
        </w:tabs>
        <w:spacing w:line="360" w:lineRule="auto"/>
        <w:contextualSpacing w:val="0"/>
        <w:rPr>
          <w:rFonts w:ascii="Roboto" w:cs="Roboto" w:eastAsia="Roboto" w:hAnsi="Roboto"/>
          <w:sz w:val="20"/>
          <w:szCs w:val="20"/>
        </w:rPr>
      </w:pPr>
      <w:r w:rsidDel="00000000" w:rsidR="00000000" w:rsidRPr="00000000">
        <w:rPr>
          <w:rtl w:val="0"/>
        </w:rPr>
      </w:r>
    </w:p>
    <w:p w:rsidR="00000000" w:rsidDel="00000000" w:rsidP="00000000" w:rsidRDefault="00000000" w:rsidRPr="00000000">
      <w:pPr>
        <w:tabs>
          <w:tab w:val="left" w:pos="2535"/>
        </w:tabs>
        <w:spacing w:line="360" w:lineRule="auto"/>
        <w:ind w:right="-285"/>
        <w:contextualSpacing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Leankoala ist der neue Standard im Web-Testing und -Monitoring für Unternehmen, die ihre digitale Transformation erfolgreich gestalten wollen. Mit seinem einzigartigen symptombasierten Lean Testing Ansatz gepaart mit Vollautomatisierung in einem einfach bedienbaren Tool reduziert Leankoala die Aufwände im Qualitätsmanagement von Webprojekten um bis zu 80 Prozent. </w:t>
        <w:br w:type="textWrapping"/>
        <w:t xml:space="preserve">So trägt Leankoala dazu bei, dass wichtige Innovationsprojekte schneller realisiert werden können bei gleich bleibender Qualität und produktiveren Teams. Das Hamburger Startup ist seit Oktober 2017 Teil des Förderprogramms "InnoRampUp" der IFB Hamburg. </w:t>
      </w:r>
    </w:p>
    <w:p w:rsidR="00000000" w:rsidDel="00000000" w:rsidP="00000000" w:rsidRDefault="00000000" w:rsidRPr="00000000">
      <w:pPr>
        <w:tabs>
          <w:tab w:val="left" w:pos="2535"/>
        </w:tabs>
        <w:spacing w:line="360" w:lineRule="auto"/>
        <w:contextualSpacing w:val="0"/>
        <w:rPr>
          <w:rFonts w:ascii="Roboto" w:cs="Roboto" w:eastAsia="Roboto" w:hAnsi="Roboto"/>
          <w:sz w:val="20"/>
          <w:szCs w:val="20"/>
        </w:rPr>
      </w:pPr>
      <w:r w:rsidDel="00000000" w:rsidR="00000000" w:rsidRPr="00000000">
        <w:rPr>
          <w:rtl w:val="0"/>
        </w:rPr>
      </w:r>
    </w:p>
    <w:p w:rsidR="00000000" w:rsidDel="00000000" w:rsidP="00000000" w:rsidRDefault="00000000" w:rsidRPr="00000000">
      <w:pPr>
        <w:tabs>
          <w:tab w:val="left" w:pos="2535"/>
        </w:tabs>
        <w:contextualSpacing w:val="0"/>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pPr>
        <w:tabs>
          <w:tab w:val="left" w:pos="2535"/>
        </w:tabs>
        <w:spacing w:line="360" w:lineRule="auto"/>
        <w:contextualSpacing w:val="0"/>
        <w:jc w:val="both"/>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Gründung: </w:t>
        <w:tab/>
      </w:r>
      <w:r w:rsidDel="00000000" w:rsidR="00000000" w:rsidRPr="00000000">
        <w:rPr>
          <w:rFonts w:ascii="Roboto" w:cs="Roboto" w:eastAsia="Roboto" w:hAnsi="Roboto"/>
          <w:sz w:val="20"/>
          <w:szCs w:val="20"/>
          <w:rtl w:val="0"/>
        </w:rPr>
        <w:t xml:space="preserve">2016</w:t>
      </w:r>
    </w:p>
    <w:p w:rsidR="00000000" w:rsidDel="00000000" w:rsidP="00000000" w:rsidRDefault="00000000" w:rsidRPr="00000000">
      <w:pPr>
        <w:tabs>
          <w:tab w:val="left" w:pos="2535"/>
        </w:tabs>
        <w:spacing w:line="360" w:lineRule="auto"/>
        <w:contextualSpacing w:val="0"/>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pPr>
        <w:tabs>
          <w:tab w:val="left" w:pos="2535"/>
        </w:tabs>
        <w:spacing w:line="360" w:lineRule="auto"/>
        <w:contextualSpacing w:val="0"/>
        <w:jc w:val="both"/>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Geschäftsführung:</w:t>
        <w:tab/>
      </w:r>
      <w:r w:rsidDel="00000000" w:rsidR="00000000" w:rsidRPr="00000000">
        <w:rPr>
          <w:rFonts w:ascii="Roboto" w:cs="Roboto" w:eastAsia="Roboto" w:hAnsi="Roboto"/>
          <w:sz w:val="20"/>
          <w:szCs w:val="20"/>
          <w:rtl w:val="0"/>
        </w:rPr>
        <w:t xml:space="preserve">Nils Langner</w:t>
      </w:r>
    </w:p>
    <w:p w:rsidR="00000000" w:rsidDel="00000000" w:rsidP="00000000" w:rsidRDefault="00000000" w:rsidRPr="00000000">
      <w:pPr>
        <w:tabs>
          <w:tab w:val="left" w:pos="2535"/>
        </w:tabs>
        <w:spacing w:line="360" w:lineRule="auto"/>
        <w:contextualSpacing w:val="0"/>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pPr>
        <w:tabs>
          <w:tab w:val="left" w:pos="2535"/>
        </w:tabs>
        <w:spacing w:line="360" w:lineRule="auto"/>
        <w:contextualSpacing w:val="0"/>
        <w:jc w:val="both"/>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Unternehmenssitz:</w:t>
        <w:tab/>
      </w:r>
      <w:r w:rsidDel="00000000" w:rsidR="00000000" w:rsidRPr="00000000">
        <w:rPr>
          <w:rFonts w:ascii="Roboto" w:cs="Roboto" w:eastAsia="Roboto" w:hAnsi="Roboto"/>
          <w:sz w:val="20"/>
          <w:szCs w:val="20"/>
          <w:rtl w:val="0"/>
        </w:rPr>
        <w:t xml:space="preserve">Hamburg</w:t>
      </w:r>
    </w:p>
    <w:p w:rsidR="00000000" w:rsidDel="00000000" w:rsidP="00000000" w:rsidRDefault="00000000" w:rsidRPr="00000000">
      <w:pPr>
        <w:tabs>
          <w:tab w:val="left" w:pos="2535"/>
        </w:tabs>
        <w:spacing w:line="360" w:lineRule="auto"/>
        <w:contextualSpacing w:val="0"/>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pPr>
        <w:tabs>
          <w:tab w:val="left" w:pos="2535"/>
        </w:tabs>
        <w:spacing w:line="360" w:lineRule="auto"/>
        <w:contextualSpacing w:val="0"/>
        <w:jc w:val="both"/>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Mitarbeiterzahl:</w:t>
        <w:tab/>
      </w:r>
      <w:r w:rsidDel="00000000" w:rsidR="00000000" w:rsidRPr="00000000">
        <w:rPr>
          <w:rFonts w:ascii="Roboto" w:cs="Roboto" w:eastAsia="Roboto" w:hAnsi="Roboto"/>
          <w:sz w:val="20"/>
          <w:szCs w:val="20"/>
          <w:rtl w:val="0"/>
        </w:rPr>
        <w:t xml:space="preserve">5</w:t>
      </w:r>
    </w:p>
    <w:p w:rsidR="00000000" w:rsidDel="00000000" w:rsidP="00000000" w:rsidRDefault="00000000" w:rsidRPr="00000000">
      <w:pPr>
        <w:tabs>
          <w:tab w:val="left" w:pos="2535"/>
        </w:tabs>
        <w:spacing w:line="360" w:lineRule="auto"/>
        <w:contextualSpacing w:val="0"/>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pPr>
        <w:tabs>
          <w:tab w:val="left" w:pos="2535"/>
        </w:tabs>
        <w:spacing w:line="360" w:lineRule="auto"/>
        <w:ind w:left="0" w:firstLine="0"/>
        <w:contextualSpacing w:val="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Geschäftsmodell:</w:t>
        <w:tab/>
      </w:r>
      <w:r w:rsidDel="00000000" w:rsidR="00000000" w:rsidRPr="00000000">
        <w:rPr>
          <w:rFonts w:ascii="Roboto" w:cs="Roboto" w:eastAsia="Roboto" w:hAnsi="Roboto"/>
          <w:sz w:val="20"/>
          <w:szCs w:val="20"/>
          <w:rtl w:val="0"/>
        </w:rPr>
        <w:t xml:space="preserve">Leankoala testet als SaaS-Lösung eine Webseite mit simplen,</w:t>
        <w:br w:type="textWrapping"/>
        <w:tab/>
        <w:t xml:space="preserve">aber wertvollen Checks gemäß dem Lean-Testing-Ansatz. </w:t>
        <w:br w:type="textWrapping"/>
        <w:tab/>
        <w:t xml:space="preserve">Gleichzeitig deckt der Service den kompletten</w:t>
        <w:br w:type="textWrapping"/>
        <w:tab/>
        <w:t xml:space="preserve">Entwicklungs-Zyklus ab: von wiederkehrenden Checks, über die </w:t>
        <w:br w:type="textWrapping"/>
        <w:tab/>
        <w:t xml:space="preserve">Alarmierung im Fehlerfall</w:t>
      </w:r>
      <w:del w:author="Martina Rohr" w:id="0" w:date="2017-11-15T11:35:57Z">
        <w:r w:rsidDel="00000000" w:rsidR="00000000" w:rsidRPr="00000000">
          <w:rPr>
            <w:rFonts w:ascii="Roboto" w:cs="Roboto" w:eastAsia="Roboto" w:hAnsi="Roboto"/>
            <w:sz w:val="20"/>
            <w:szCs w:val="20"/>
            <w:rtl w:val="0"/>
          </w:rPr>
          <w:delText xml:space="preserve">,</w:delText>
        </w:r>
      </w:del>
      <w:r w:rsidDel="00000000" w:rsidR="00000000" w:rsidRPr="00000000">
        <w:rPr>
          <w:rFonts w:ascii="Roboto" w:cs="Roboto" w:eastAsia="Roboto" w:hAnsi="Roboto"/>
          <w:sz w:val="20"/>
          <w:szCs w:val="20"/>
          <w:rtl w:val="0"/>
        </w:rPr>
        <w:t xml:space="preserve"> bis hin zur Datenanalyse.</w:t>
      </w:r>
      <w:r w:rsidDel="00000000" w:rsidR="00000000" w:rsidRPr="00000000">
        <w:rPr>
          <w:rFonts w:ascii="Roboto" w:cs="Roboto" w:eastAsia="Roboto" w:hAnsi="Roboto"/>
          <w:b w:val="1"/>
          <w:sz w:val="20"/>
          <w:szCs w:val="20"/>
          <w:rtl w:val="0"/>
        </w:rPr>
        <w:br w:type="textWrapping"/>
      </w:r>
    </w:p>
    <w:p w:rsidR="00000000" w:rsidDel="00000000" w:rsidP="00000000" w:rsidRDefault="00000000" w:rsidRPr="00000000">
      <w:pPr>
        <w:tabs>
          <w:tab w:val="left" w:pos="2535"/>
        </w:tabs>
        <w:spacing w:line="360" w:lineRule="auto"/>
        <w:contextualSpacing w:val="0"/>
        <w:rPr>
          <w:rFonts w:ascii="Roboto" w:cs="Roboto" w:eastAsia="Roboto" w:hAnsi="Roboto"/>
          <w:b w:val="1"/>
          <w:sz w:val="20"/>
          <w:szCs w:val="20"/>
        </w:rPr>
      </w:pPr>
      <w:r w:rsidDel="00000000" w:rsidR="00000000" w:rsidRPr="00000000">
        <w:rPr>
          <w:rFonts w:ascii="Roboto" w:cs="Roboto" w:eastAsia="Roboto" w:hAnsi="Roboto"/>
          <w:b w:val="1"/>
          <w:sz w:val="20"/>
          <w:szCs w:val="20"/>
          <w:rtl w:val="0"/>
        </w:rPr>
        <w:tab/>
        <w:t xml:space="preserve">Weitere Informationen zu den Produkt-Features:</w:t>
      </w:r>
    </w:p>
    <w:p w:rsidR="00000000" w:rsidDel="00000000" w:rsidP="00000000" w:rsidRDefault="00000000" w:rsidRPr="00000000">
      <w:pPr>
        <w:tabs>
          <w:tab w:val="left" w:pos="2535"/>
        </w:tabs>
        <w:spacing w:line="360" w:lineRule="auto"/>
        <w:ind w:left="2535" w:firstLine="0"/>
        <w:contextualSpacing w:val="0"/>
        <w:rPr>
          <w:rFonts w:ascii="Roboto" w:cs="Roboto" w:eastAsia="Roboto" w:hAnsi="Roboto"/>
          <w:sz w:val="20"/>
          <w:szCs w:val="20"/>
        </w:rPr>
      </w:pPr>
      <w:hyperlink r:id="rId8">
        <w:r w:rsidDel="00000000" w:rsidR="00000000" w:rsidRPr="00000000">
          <w:rPr>
            <w:rFonts w:ascii="Roboto" w:cs="Roboto" w:eastAsia="Roboto" w:hAnsi="Roboto"/>
            <w:color w:val="1155cc"/>
            <w:sz w:val="20"/>
            <w:szCs w:val="20"/>
            <w:u w:val="single"/>
            <w:rtl w:val="0"/>
          </w:rPr>
          <w:t xml:space="preserve">www.leankoala.com/de/product/features.html</w:t>
        </w:r>
      </w:hyperlink>
      <w:r w:rsidDel="00000000" w:rsidR="00000000" w:rsidRPr="00000000">
        <w:rPr>
          <w:rtl w:val="0"/>
        </w:rPr>
      </w:r>
    </w:p>
    <w:p w:rsidR="00000000" w:rsidDel="00000000" w:rsidP="00000000" w:rsidRDefault="00000000" w:rsidRPr="00000000">
      <w:pPr>
        <w:tabs>
          <w:tab w:val="left" w:pos="2535"/>
        </w:tabs>
        <w:spacing w:line="360" w:lineRule="auto"/>
        <w:contextualSpacing w:val="0"/>
        <w:rPr>
          <w:rFonts w:ascii="Roboto" w:cs="Roboto" w:eastAsia="Roboto" w:hAnsi="Roboto"/>
          <w:b w:val="1"/>
          <w:sz w:val="20"/>
          <w:szCs w:val="20"/>
        </w:rPr>
      </w:pPr>
      <w:r w:rsidDel="00000000" w:rsidR="00000000" w:rsidRPr="00000000">
        <w:rPr>
          <w:rtl w:val="0"/>
        </w:rPr>
      </w:r>
    </w:p>
    <w:p w:rsidR="00000000" w:rsidDel="00000000" w:rsidP="00000000" w:rsidRDefault="00000000" w:rsidRPr="00000000">
      <w:pPr>
        <w:tabs>
          <w:tab w:val="left" w:pos="2535"/>
        </w:tabs>
        <w:spacing w:line="360" w:lineRule="auto"/>
        <w:contextualSpacing w:val="0"/>
        <w:jc w:val="both"/>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Website: </w:t>
      </w:r>
      <w:r w:rsidDel="00000000" w:rsidR="00000000" w:rsidRPr="00000000">
        <w:rPr>
          <w:rFonts w:ascii="Roboto" w:cs="Roboto" w:eastAsia="Roboto" w:hAnsi="Roboto"/>
          <w:b w:val="1"/>
          <w:rtl w:val="0"/>
        </w:rPr>
        <w:tab/>
      </w:r>
      <w:hyperlink r:id="rId9">
        <w:r w:rsidDel="00000000" w:rsidR="00000000" w:rsidRPr="00000000">
          <w:rPr>
            <w:rFonts w:ascii="Roboto" w:cs="Roboto" w:eastAsia="Roboto" w:hAnsi="Roboto"/>
            <w:color w:val="1155cc"/>
            <w:sz w:val="20"/>
            <w:szCs w:val="20"/>
            <w:u w:val="single"/>
            <w:rtl w:val="0"/>
          </w:rPr>
          <w:t xml:space="preserve">www.leankoala.com</w:t>
        </w:r>
      </w:hyperlink>
      <w:r w:rsidDel="00000000" w:rsidR="00000000" w:rsidRPr="00000000">
        <w:rPr>
          <w:rFonts w:ascii="Roboto" w:cs="Roboto" w:eastAsia="Roboto" w:hAnsi="Roboto"/>
          <w:b w:val="1"/>
          <w:sz w:val="20"/>
          <w:szCs w:val="20"/>
          <w:rtl w:val="0"/>
        </w:rPr>
        <w:tab/>
      </w:r>
    </w:p>
    <w:p w:rsidR="00000000" w:rsidDel="00000000" w:rsidP="00000000" w:rsidRDefault="00000000" w:rsidRPr="00000000">
      <w:pPr>
        <w:tabs>
          <w:tab w:val="left" w:pos="2535"/>
        </w:tabs>
        <w:spacing w:line="360" w:lineRule="auto"/>
        <w:contextualSpacing w:val="0"/>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pPr>
        <w:tabs>
          <w:tab w:val="left" w:pos="2535"/>
        </w:tabs>
        <w:spacing w:line="360" w:lineRule="auto"/>
        <w:contextualSpacing w:val="0"/>
        <w:jc w:val="both"/>
        <w:rPr>
          <w:rFonts w:ascii="Roboto" w:cs="Roboto" w:eastAsia="Roboto" w:hAnsi="Roboto"/>
          <w:b w:val="1"/>
          <w:sz w:val="18"/>
          <w:szCs w:val="18"/>
        </w:rPr>
      </w:pPr>
      <w:r w:rsidDel="00000000" w:rsidR="00000000" w:rsidRPr="00000000">
        <w:rPr>
          <w:rFonts w:ascii="Roboto" w:cs="Roboto" w:eastAsia="Roboto" w:hAnsi="Roboto"/>
          <w:b w:val="1"/>
          <w:sz w:val="20"/>
          <w:szCs w:val="20"/>
          <w:rtl w:val="0"/>
        </w:rPr>
        <w:t xml:space="preserve">Blog: </w:t>
        <w:tab/>
      </w:r>
      <w:hyperlink r:id="rId10">
        <w:r w:rsidDel="00000000" w:rsidR="00000000" w:rsidRPr="00000000">
          <w:rPr>
            <w:rFonts w:ascii="Roboto" w:cs="Roboto" w:eastAsia="Roboto" w:hAnsi="Roboto"/>
            <w:color w:val="1155cc"/>
            <w:sz w:val="20"/>
            <w:szCs w:val="20"/>
            <w:u w:val="single"/>
            <w:rtl w:val="0"/>
          </w:rPr>
          <w:t xml:space="preserve">blog.leankoala.com</w:t>
        </w:r>
      </w:hyperlink>
      <w:r w:rsidDel="00000000" w:rsidR="00000000" w:rsidRPr="00000000">
        <w:rPr>
          <w:rFonts w:ascii="Roboto" w:cs="Roboto" w:eastAsia="Roboto" w:hAnsi="Roboto"/>
          <w:b w:val="1"/>
          <w:sz w:val="20"/>
          <w:szCs w:val="20"/>
          <w:rtl w:val="0"/>
        </w:rPr>
        <w:tab/>
      </w:r>
      <w:r w:rsidDel="00000000" w:rsidR="00000000" w:rsidRPr="00000000">
        <w:rPr>
          <w:rtl w:val="0"/>
        </w:rPr>
      </w:r>
    </w:p>
    <w:p w:rsidR="00000000" w:rsidDel="00000000" w:rsidP="00000000" w:rsidRDefault="00000000" w:rsidRPr="00000000">
      <w:pPr>
        <w:ind w:left="5640" w:right="-1125" w:firstLine="855"/>
        <w:contextualSpacing w:val="0"/>
        <w:rPr>
          <w:rFonts w:ascii="Roboto" w:cs="Roboto" w:eastAsia="Roboto" w:hAnsi="Roboto"/>
          <w:b w:val="1"/>
          <w:sz w:val="18"/>
          <w:szCs w:val="18"/>
        </w:rPr>
      </w:pPr>
      <w:r w:rsidDel="00000000" w:rsidR="00000000" w:rsidRPr="00000000">
        <w:rPr>
          <w:rtl w:val="0"/>
        </w:rPr>
      </w:r>
    </w:p>
    <w:p w:rsidR="00000000" w:rsidDel="00000000" w:rsidP="00000000" w:rsidRDefault="00000000" w:rsidRPr="00000000">
      <w:pPr>
        <w:ind w:left="5640" w:right="-1125" w:firstLine="855"/>
        <w:contextualSpacing w:val="0"/>
        <w:rPr>
          <w:rFonts w:ascii="Roboto" w:cs="Roboto" w:eastAsia="Roboto" w:hAnsi="Roboto"/>
          <w:sz w:val="20"/>
          <w:szCs w:val="20"/>
        </w:rPr>
      </w:pPr>
      <w:r w:rsidDel="00000000" w:rsidR="00000000" w:rsidRPr="00000000">
        <w:rPr>
          <w:rtl w:val="0"/>
        </w:rPr>
      </w:r>
    </w:p>
    <w:sectPr>
      <w:type w:val="continuous"/>
      <w:pgSz w:h="16838" w:w="11906"/>
      <w:pgMar w:bottom="1133.8582677165355" w:top="1133.8582677165355" w:left="1440.0000000000002" w:right="1845" w:header="0"/>
      <w:cols w:equalWidth="0" w:num="1">
        <w:col w:space="0" w:w="8620.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right="-1125"/>
      <w:contextualSpacing w:val="0"/>
      <w:jc w:val="right"/>
      <w:rPr>
        <w:rFonts w:ascii="Roboto" w:cs="Roboto" w:eastAsia="Roboto" w:hAnsi="Roboto"/>
        <w:b w:val="1"/>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rFonts w:ascii="Roboto" w:cs="Roboto" w:eastAsia="Roboto" w:hAnsi="Roboto"/>
        <w:b w:val="1"/>
      </w:rPr>
    </w:pPr>
    <w:r w:rsidDel="00000000" w:rsidR="00000000" w:rsidRPr="00000000">
      <w:rPr>
        <w:rtl w:val="0"/>
      </w:rPr>
    </w:r>
  </w:p>
  <w:p w:rsidR="00000000" w:rsidDel="00000000" w:rsidP="00000000" w:rsidRDefault="00000000" w:rsidRPr="00000000">
    <w:pPr>
      <w:ind w:right="-1125"/>
      <w:contextualSpacing w:val="0"/>
      <w:jc w:val="right"/>
      <w:rPr>
        <w:rFonts w:ascii="Roboto" w:cs="Roboto" w:eastAsia="Roboto" w:hAnsi="Roboto"/>
        <w:sz w:val="18"/>
        <w:szCs w:val="18"/>
      </w:rPr>
    </w:pPr>
    <w:r w:rsidDel="00000000" w:rsidR="00000000" w:rsidRPr="00000000">
      <w:rPr>
        <w:rFonts w:ascii="Roboto" w:cs="Roboto" w:eastAsia="Roboto" w:hAnsi="Roboto"/>
        <w:b w:val="1"/>
        <w:sz w:val="18"/>
        <w:szCs w:val="18"/>
        <w:rtl w:val="0"/>
      </w:rPr>
      <w:br w:type="textWrapping"/>
      <w:t xml:space="preserve">  </w:t>
      <w:br w:type="textWrapping"/>
      <w:t xml:space="preserve">Stand:</w:t>
    </w:r>
    <w:r w:rsidDel="00000000" w:rsidR="00000000" w:rsidRPr="00000000">
      <w:rPr>
        <w:rFonts w:ascii="Roboto" w:cs="Roboto" w:eastAsia="Roboto" w:hAnsi="Roboto"/>
        <w:sz w:val="18"/>
        <w:szCs w:val="18"/>
        <w:rtl w:val="0"/>
      </w:rPr>
      <w:t xml:space="preserve"> November 2017</w:t>
    </w:r>
  </w:p>
  <w:p w:rsidR="00000000" w:rsidDel="00000000" w:rsidP="00000000" w:rsidRDefault="00000000" w:rsidRPr="00000000">
    <w:pPr>
      <w:ind w:left="119.99999999999979" w:hanging="150"/>
      <w:contextualSpacing w:val="0"/>
      <w:rPr>
        <w:rFonts w:ascii="Roboto" w:cs="Roboto" w:eastAsia="Roboto" w:hAnsi="Roboto"/>
      </w:rPr>
    </w:pPr>
    <w:r w:rsidDel="00000000" w:rsidR="00000000" w:rsidRPr="00000000">
      <w:rPr>
        <w:rFonts w:ascii="Roboto" w:cs="Roboto" w:eastAsia="Roboto" w:hAnsi="Roboto"/>
      </w:rPr>
      <w:drawing>
        <wp:inline distB="114300" distT="114300" distL="114300" distR="114300">
          <wp:extent cx="1166813" cy="1166813"/>
          <wp:effectExtent b="0" l="0" r="0" t="0"/>
          <wp:docPr descr="leankoala Logo.png" id="1" name="image2.png"/>
          <a:graphic>
            <a:graphicData uri="http://schemas.openxmlformats.org/drawingml/2006/picture">
              <pic:pic>
                <pic:nvPicPr>
                  <pic:cNvPr descr="leankoala Logo.png" id="0" name="image2.png"/>
                  <pic:cNvPicPr preferRelativeResize="0"/>
                </pic:nvPicPr>
                <pic:blipFill>
                  <a:blip r:embed="rId1"/>
                  <a:srcRect b="0" l="0" r="0" t="0"/>
                  <a:stretch>
                    <a:fillRect/>
                  </a:stretch>
                </pic:blipFill>
                <pic:spPr>
                  <a:xfrm>
                    <a:off x="0" y="0"/>
                    <a:ext cx="1166813" cy="11668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blog.leankoala.com/" TargetMode="External"/><Relationship Id="rId9" Type="http://schemas.openxmlformats.org/officeDocument/2006/relationships/hyperlink" Target="http://www.leankoala.com"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www.leankoala.com/de/product/features.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